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0"/>
          <w:sz w:val="32"/>
          <w:szCs w:val="32"/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CURRICULAM VITAE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tabs>
          <w:tab w:val="left" w:leader="none" w:pos="9075"/>
        </w:tabs>
        <w:rPr>
          <w:b w:val="0"/>
          <w:sz w:val="32"/>
          <w:szCs w:val="3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b w:val="1"/>
          <w:vertAlign w:val="baseline"/>
        </w:rPr>
      </w:pPr>
      <w:r w:rsidDel="00000000" w:rsidR="00000000" w:rsidRPr="00000000">
        <w:rPr>
          <w:b w:val="1"/>
          <w:rtl w:val="0"/>
        </w:rPr>
        <w:t xml:space="preserve">PRAVALLIKA 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sz w:val="32"/>
          <w:szCs w:val="32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Email: </w:t>
      </w:r>
      <w:r w:rsidDel="00000000" w:rsidR="00000000" w:rsidRPr="00000000">
        <w:rPr>
          <w:highlight w:val="white"/>
          <w:rtl w:val="0"/>
        </w:rPr>
        <w:t xml:space="preserve">pravallika.akulaa</w:t>
      </w:r>
      <w:hyperlink r:id="rId6">
        <w:r w:rsidDel="00000000" w:rsidR="00000000" w:rsidRPr="00000000">
          <w:rPr>
            <w:b w:val="1"/>
            <w:color w:val="0000ff"/>
            <w:u w:val="single"/>
            <w:vertAlign w:val="baseline"/>
            <w:rtl w:val="0"/>
          </w:rPr>
          <w:t xml:space="preserve">@gmail.com</w:t>
        </w:r>
      </w:hyperlink>
      <w:r w:rsidDel="00000000" w:rsidR="00000000" w:rsidRPr="00000000">
        <w:rPr>
          <w:b w:val="1"/>
          <w:vertAlign w:val="baseline"/>
          <w:rtl w:val="0"/>
        </w:rPr>
        <w:t xml:space="preserve">.                                    Mobile: +91-</w:t>
      </w:r>
      <w:r w:rsidDel="00000000" w:rsidR="00000000" w:rsidRPr="00000000">
        <w:rPr>
          <w:vertAlign w:val="baseline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7569205277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leader="none" w:pos="9075"/>
        </w:tabs>
        <w:rPr>
          <w:vertAlign w:val="baseline"/>
        </w:rPr>
      </w:pPr>
      <w:r w:rsidDel="00000000" w:rsidR="00000000" w:rsidRPr="00000000">
        <w:rPr>
          <w:sz w:val="32"/>
          <w:szCs w:val="32"/>
          <w:vertAlign w:val="baseline"/>
          <w:rtl w:val="0"/>
        </w:rPr>
        <w:t xml:space="preserve">             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5670"/>
        </w:tabs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                                                                                                                                                        </w:t>
      </w:r>
      <w:r w:rsidDel="00000000" w:rsidR="00000000" w:rsidRPr="00000000">
        <w:rPr>
          <w:sz w:val="32"/>
          <w:szCs w:val="32"/>
          <w:vertAlign w:val="baseline"/>
          <w:rtl w:val="0"/>
        </w:rPr>
        <w:t xml:space="preserve">  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-266698</wp:posOffset>
                </wp:positionH>
                <wp:positionV relativeFrom="paragraph">
                  <wp:posOffset>85725</wp:posOffset>
                </wp:positionV>
                <wp:extent cx="6924675" cy="635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24675" cy="635"/>
                        </a:xfrm>
                        <a:prstGeom prst="straightConnector1"/>
                        <a:noFill/>
                        <a:ln cap="sq" cmpd="sng" w="936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-266698</wp:posOffset>
                </wp:positionH>
                <wp:positionV relativeFrom="paragraph">
                  <wp:posOffset>85725</wp:posOffset>
                </wp:positionV>
                <wp:extent cx="6924675" cy="635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924675" cy="63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7">
      <w:pPr>
        <w:shd w:fill="cccccc" w:val="clear"/>
        <w:rPr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CAREER OBJECTIVE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left" w:leader="none" w:pos="3450"/>
        </w:tabs>
        <w:spacing w:line="276" w:lineRule="auto"/>
        <w:ind w:left="360" w:hanging="36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firstLine="36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Intend to build a career with an organization where, I can implement my Theoretical, Logical, Technical skills in the practical real life environment with committed &amp; dedicated people, which will help me to explore myself fully and realize my potential, Willing to work as a key player in challenging &amp; creative environment.</w:t>
      </w:r>
    </w:p>
    <w:p w:rsidR="00000000" w:rsidDel="00000000" w:rsidP="00000000" w:rsidRDefault="00000000" w:rsidRPr="00000000" w14:paraId="0000000A">
      <w:pPr>
        <w:ind w:firstLine="360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cccccc" w:val="clear"/>
        <w:tabs>
          <w:tab w:val="right" w:leader="none" w:pos="10440"/>
        </w:tabs>
        <w:spacing w:line="276" w:lineRule="auto"/>
        <w:rPr>
          <w:b w:val="0"/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IT PROFICIENCY:</w:t>
      </w:r>
      <w:r w:rsidDel="00000000" w:rsidR="00000000" w:rsidRPr="00000000">
        <w:rPr>
          <w:b w:val="1"/>
          <w:vertAlign w:val="baseline"/>
          <w:rtl w:val="0"/>
        </w:rPr>
        <w:tab/>
      </w:r>
      <w:del w:author="Mahesh Naidu" w:id="0" w:date="2022-10-29T05:58:02Z">
        <w:r w:rsidDel="00000000" w:rsidR="00000000" w:rsidRPr="00000000">
          <w:rPr>
            <w:b w:val="1"/>
            <w:vertAlign w:val="baseline"/>
            <w:rtl w:val="0"/>
          </w:rPr>
          <w:tab/>
        </w:r>
      </w:del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left" w:leader="none" w:pos="0"/>
          <w:tab w:val="left" w:leader="none" w:pos="360"/>
          <w:tab w:val="left" w:leader="none" w:pos="720"/>
        </w:tabs>
        <w:spacing w:line="276" w:lineRule="auto"/>
        <w:rPr>
          <w:b w:val="0"/>
          <w:sz w:val="20"/>
          <w:szCs w:val="20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tabs>
          <w:tab w:val="left" w:leader="none" w:pos="0"/>
          <w:tab w:val="left" w:leader="none" w:pos="360"/>
        </w:tabs>
        <w:spacing w:line="276" w:lineRule="auto"/>
        <w:ind w:left="360" w:hanging="360"/>
        <w:rPr>
          <w:b w:val="0"/>
          <w:u w:val="single"/>
        </w:rPr>
      </w:pPr>
      <w:r w:rsidDel="00000000" w:rsidR="00000000" w:rsidRPr="00000000">
        <w:rPr>
          <w:b w:val="1"/>
          <w:u w:val="single"/>
          <w:vertAlign w:val="baseline"/>
          <w:rtl w:val="0"/>
        </w:rPr>
        <w:t xml:space="preserve">SQL: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tabs>
          <w:tab w:val="left" w:leader="none" w:pos="0"/>
          <w:tab w:val="left" w:leader="none" w:pos="360"/>
        </w:tabs>
        <w:spacing w:line="276" w:lineRule="auto"/>
        <w:ind w:left="720" w:hanging="360"/>
        <w:rPr/>
      </w:pPr>
      <w:r w:rsidDel="00000000" w:rsidR="00000000" w:rsidRPr="00000000">
        <w:rPr>
          <w:rtl w:val="0"/>
        </w:rPr>
        <w:t xml:space="preserve">Having knowledge in writing SQL queries 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tabs>
          <w:tab w:val="left" w:leader="none" w:pos="0"/>
          <w:tab w:val="left" w:leader="none" w:pos="360"/>
        </w:tabs>
        <w:spacing w:line="276" w:lineRule="auto"/>
        <w:ind w:left="720" w:hanging="360"/>
        <w:rPr/>
      </w:pPr>
      <w:r w:rsidDel="00000000" w:rsidR="00000000" w:rsidRPr="00000000">
        <w:rPr>
          <w:rtl w:val="0"/>
        </w:rPr>
        <w:t xml:space="preserve">Good in Grouping,sub queries 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tabs>
          <w:tab w:val="left" w:leader="none" w:pos="0"/>
          <w:tab w:val="left" w:leader="none" w:pos="360"/>
        </w:tabs>
        <w:spacing w:line="276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Knowledge on select and update statement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line="276" w:lineRule="auto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tabs>
          <w:tab w:val="left" w:leader="none" w:pos="0"/>
        </w:tabs>
        <w:spacing w:line="276" w:lineRule="auto"/>
        <w:ind w:left="540" w:firstLine="0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hd w:fill="cccccc" w:val="clear"/>
        <w:rPr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ACADEMIC PROFILE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8"/>
        </w:numPr>
        <w:tabs>
          <w:tab w:val="left" w:leader="none" w:pos="360"/>
        </w:tabs>
        <w:spacing w:line="276" w:lineRule="auto"/>
        <w:ind w:left="360" w:hanging="360"/>
        <w:rPr>
          <w:b w:val="0"/>
          <w:u w:val="single"/>
        </w:rPr>
      </w:pPr>
      <w:r w:rsidDel="00000000" w:rsidR="00000000" w:rsidRPr="00000000">
        <w:rPr>
          <w:b w:val="1"/>
          <w:u w:val="single"/>
          <w:vertAlign w:val="baseline"/>
          <w:rtl w:val="0"/>
        </w:rPr>
        <w:t xml:space="preserve">GRADUATION: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leader="none" w:pos="360"/>
        </w:tabs>
        <w:spacing w:line="276" w:lineRule="auto"/>
        <w:ind w:left="360" w:firstLine="0"/>
        <w:rPr>
          <w:b w:val="0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tabs>
          <w:tab w:val="left" w:leader="none" w:pos="360"/>
        </w:tabs>
        <w:spacing w:line="276" w:lineRule="auto"/>
        <w:ind w:left="2096" w:hanging="360"/>
        <w:rPr/>
      </w:pPr>
      <w:r w:rsidDel="00000000" w:rsidR="00000000" w:rsidRPr="00000000">
        <w:rPr>
          <w:vertAlign w:val="baseline"/>
          <w:rtl w:val="0"/>
        </w:rPr>
        <w:t xml:space="preserve">College Name: EMERALDS DEGREE COLLEGE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tabs>
          <w:tab w:val="left" w:leader="none" w:pos="360"/>
        </w:tabs>
        <w:spacing w:line="276" w:lineRule="auto"/>
        <w:ind w:left="2096" w:hanging="360"/>
        <w:rPr/>
      </w:pPr>
      <w:r w:rsidDel="00000000" w:rsidR="00000000" w:rsidRPr="00000000">
        <w:rPr>
          <w:vertAlign w:val="baseline"/>
          <w:rtl w:val="0"/>
        </w:rPr>
        <w:t xml:space="preserve">University: SV UNIVERSITY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tabs>
          <w:tab w:val="left" w:leader="none" w:pos="360"/>
        </w:tabs>
        <w:spacing w:line="276" w:lineRule="auto"/>
        <w:ind w:left="2096" w:hanging="360"/>
        <w:rPr/>
      </w:pPr>
      <w:r w:rsidDel="00000000" w:rsidR="00000000" w:rsidRPr="00000000">
        <w:rPr>
          <w:vertAlign w:val="baseline"/>
          <w:rtl w:val="0"/>
        </w:rPr>
        <w:t xml:space="preserve">Stream: B.COM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tabs>
          <w:tab w:val="left" w:leader="none" w:pos="360"/>
        </w:tabs>
        <w:spacing w:line="276" w:lineRule="auto"/>
        <w:ind w:left="2096" w:hanging="360"/>
        <w:rPr/>
      </w:pPr>
      <w:r w:rsidDel="00000000" w:rsidR="00000000" w:rsidRPr="00000000">
        <w:rPr>
          <w:vertAlign w:val="baseline"/>
          <w:rtl w:val="0"/>
        </w:rPr>
        <w:t xml:space="preserve"> Percentage: 7</w:t>
      </w:r>
      <w:r w:rsidDel="00000000" w:rsidR="00000000" w:rsidRPr="00000000">
        <w:rPr>
          <w:rtl w:val="0"/>
        </w:rPr>
        <w:t xml:space="preserve">7</w:t>
      </w:r>
      <w:r w:rsidDel="00000000" w:rsidR="00000000" w:rsidRPr="00000000">
        <w:rPr>
          <w:vertAlign w:val="baseline"/>
          <w:rtl w:val="0"/>
        </w:rPr>
        <w:t xml:space="preserve">%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tabs>
          <w:tab w:val="left" w:leader="none" w:pos="360"/>
        </w:tabs>
        <w:spacing w:line="276" w:lineRule="auto"/>
        <w:ind w:left="2096" w:firstLine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8"/>
        </w:numPr>
        <w:tabs>
          <w:tab w:val="left" w:leader="none" w:pos="360"/>
        </w:tabs>
        <w:spacing w:line="276" w:lineRule="auto"/>
        <w:ind w:left="360" w:hanging="360"/>
        <w:rPr>
          <w:b w:val="0"/>
        </w:rPr>
      </w:pPr>
      <w:r w:rsidDel="00000000" w:rsidR="00000000" w:rsidRPr="00000000">
        <w:rPr>
          <w:b w:val="1"/>
          <w:u w:val="single"/>
          <w:vertAlign w:val="baseline"/>
          <w:rtl w:val="0"/>
        </w:rPr>
        <w:t xml:space="preserve">HSC</w:t>
      </w:r>
      <w:r w:rsidDel="00000000" w:rsidR="00000000" w:rsidRPr="00000000">
        <w:rPr>
          <w:b w:val="1"/>
          <w:vertAlign w:val="baseline"/>
          <w:rtl w:val="0"/>
        </w:rPr>
        <w:t xml:space="preserve">                  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tabs>
          <w:tab w:val="left" w:leader="none" w:pos="360"/>
        </w:tabs>
        <w:spacing w:line="276" w:lineRule="auto"/>
        <w:ind w:left="360" w:firstLine="0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5"/>
        </w:numPr>
        <w:tabs>
          <w:tab w:val="left" w:leader="none" w:pos="360"/>
        </w:tabs>
        <w:spacing w:line="276" w:lineRule="auto"/>
        <w:ind w:left="2096" w:hanging="360"/>
        <w:rPr/>
      </w:pPr>
      <w:r w:rsidDel="00000000" w:rsidR="00000000" w:rsidRPr="00000000">
        <w:rPr>
          <w:vertAlign w:val="baseline"/>
          <w:rtl w:val="0"/>
        </w:rPr>
        <w:t xml:space="preserve">College Name:  SHRI VEDA JUNIOR COLLEGE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5"/>
        </w:numPr>
        <w:tabs>
          <w:tab w:val="left" w:leader="none" w:pos="360"/>
        </w:tabs>
        <w:spacing w:line="276" w:lineRule="auto"/>
        <w:ind w:left="2096" w:hanging="360"/>
        <w:rPr/>
      </w:pPr>
      <w:r w:rsidDel="00000000" w:rsidR="00000000" w:rsidRPr="00000000">
        <w:rPr>
          <w:vertAlign w:val="baseline"/>
          <w:rtl w:val="0"/>
        </w:rPr>
        <w:t xml:space="preserve">Percentage: </w:t>
      </w:r>
      <w:r w:rsidDel="00000000" w:rsidR="00000000" w:rsidRPr="00000000">
        <w:rPr>
          <w:rtl w:val="0"/>
        </w:rPr>
        <w:t xml:space="preserve">8</w:t>
      </w:r>
      <w:r w:rsidDel="00000000" w:rsidR="00000000" w:rsidRPr="00000000">
        <w:rPr>
          <w:vertAlign w:val="baseline"/>
          <w:rtl w:val="0"/>
        </w:rPr>
        <w:t xml:space="preserve">5%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tabs>
          <w:tab w:val="left" w:leader="none" w:pos="360"/>
        </w:tabs>
        <w:spacing w:line="276" w:lineRule="auto"/>
        <w:ind w:left="360" w:firstLine="0"/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u w:val="single"/>
          <w:vertAlign w:val="baseline"/>
          <w:rtl w:val="0"/>
        </w:rPr>
        <w:t xml:space="preserve">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8"/>
        </w:numPr>
        <w:tabs>
          <w:tab w:val="left" w:leader="none" w:pos="360"/>
        </w:tabs>
        <w:spacing w:line="276" w:lineRule="auto"/>
        <w:ind w:left="360" w:hanging="360"/>
        <w:jc w:val="both"/>
        <w:rPr>
          <w:b w:val="0"/>
          <w:sz w:val="28"/>
          <w:szCs w:val="28"/>
        </w:rPr>
      </w:pPr>
      <w:r w:rsidDel="00000000" w:rsidR="00000000" w:rsidRPr="00000000">
        <w:rPr>
          <w:b w:val="1"/>
          <w:u w:val="single"/>
          <w:vertAlign w:val="baseline"/>
          <w:rtl w:val="0"/>
        </w:rPr>
        <w:t xml:space="preserve">SSLC </w:t>
      </w:r>
      <w:r w:rsidDel="00000000" w:rsidR="00000000" w:rsidRPr="00000000">
        <w:rPr>
          <w:b w:val="1"/>
          <w:vertAlign w:val="baseline"/>
          <w:rtl w:val="0"/>
        </w:rPr>
        <w:t xml:space="preserve">              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tabs>
          <w:tab w:val="left" w:leader="none" w:pos="360"/>
        </w:tabs>
        <w:spacing w:line="276" w:lineRule="auto"/>
        <w:ind w:left="360" w:firstLine="0"/>
        <w:jc w:val="both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tabs>
          <w:tab w:val="left" w:leader="none" w:pos="360"/>
        </w:tabs>
        <w:spacing w:line="276" w:lineRule="auto"/>
        <w:ind w:left="2096" w:hanging="360"/>
        <w:rPr/>
      </w:pPr>
      <w:r w:rsidDel="00000000" w:rsidR="00000000" w:rsidRPr="00000000">
        <w:rPr>
          <w:vertAlign w:val="baseline"/>
          <w:rtl w:val="0"/>
        </w:rPr>
        <w:t xml:space="preserve">School Name:  ZP HIGH SCHOOL PUTTUR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5"/>
        </w:numPr>
        <w:tabs>
          <w:tab w:val="left" w:leader="none" w:pos="360"/>
        </w:tabs>
        <w:spacing w:line="276" w:lineRule="auto"/>
        <w:ind w:left="2096" w:hanging="360"/>
        <w:rPr/>
      </w:pPr>
      <w:r w:rsidDel="00000000" w:rsidR="00000000" w:rsidRPr="00000000">
        <w:rPr>
          <w:vertAlign w:val="baseline"/>
          <w:rtl w:val="0"/>
        </w:rPr>
        <w:t xml:space="preserve">Percentage: </w:t>
      </w:r>
      <w:r w:rsidDel="00000000" w:rsidR="00000000" w:rsidRPr="00000000">
        <w:rPr>
          <w:rtl w:val="0"/>
        </w:rPr>
        <w:t xml:space="preserve">72</w:t>
      </w:r>
      <w:r w:rsidDel="00000000" w:rsidR="00000000" w:rsidRPr="00000000">
        <w:rPr>
          <w:vertAlign w:val="baseline"/>
          <w:rtl w:val="0"/>
        </w:rPr>
        <w:t xml:space="preserve">%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tabs>
          <w:tab w:val="left" w:leader="none" w:pos="360"/>
        </w:tabs>
        <w:spacing w:line="276" w:lineRule="auto"/>
        <w:ind w:left="360" w:firstLine="0"/>
        <w:jc w:val="both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hd w:fill="cccccc" w:val="clear"/>
        <w:rPr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  STRENGHTS: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76" w:lineRule="auto"/>
        <w:ind w:left="360" w:firstLine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pacing w:line="276" w:lineRule="auto"/>
        <w:ind w:left="360" w:hanging="360"/>
        <w:rPr/>
      </w:pPr>
      <w:r w:rsidDel="00000000" w:rsidR="00000000" w:rsidRPr="00000000">
        <w:rPr>
          <w:vertAlign w:val="baseline"/>
          <w:rtl w:val="0"/>
        </w:rPr>
        <w:t xml:space="preserve">Positive attitude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pacing w:line="276" w:lineRule="auto"/>
        <w:ind w:left="360" w:hanging="360"/>
        <w:rPr/>
      </w:pPr>
      <w:r w:rsidDel="00000000" w:rsidR="00000000" w:rsidRPr="00000000">
        <w:rPr>
          <w:vertAlign w:val="baseline"/>
          <w:rtl w:val="0"/>
        </w:rPr>
        <w:t xml:space="preserve">Disciplined and Responsible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pacing w:line="276" w:lineRule="auto"/>
        <w:ind w:left="360" w:hanging="360"/>
        <w:rPr/>
      </w:pPr>
      <w:r w:rsidDel="00000000" w:rsidR="00000000" w:rsidRPr="00000000">
        <w:rPr>
          <w:vertAlign w:val="baseline"/>
          <w:rtl w:val="0"/>
        </w:rPr>
        <w:t xml:space="preserve">Optimistic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spacing w:line="276" w:lineRule="auto"/>
        <w:ind w:left="360" w:hanging="360"/>
        <w:rPr/>
      </w:pPr>
      <w:r w:rsidDel="00000000" w:rsidR="00000000" w:rsidRPr="00000000">
        <w:rPr>
          <w:vertAlign w:val="baseline"/>
          <w:rtl w:val="0"/>
        </w:rPr>
        <w:t xml:space="preserve">Quick Learner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tabs>
          <w:tab w:val="left" w:leader="none" w:pos="540"/>
          <w:tab w:val="left" w:leader="none" w:pos="900"/>
        </w:tabs>
        <w:spacing w:line="276" w:lineRule="auto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hd w:fill="cccccc" w:val="clear"/>
        <w:rPr>
          <w:b w:val="0"/>
          <w:sz w:val="16"/>
          <w:szCs w:val="16"/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PERSONAL DETAILS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276" w:lineRule="auto"/>
        <w:jc w:val="both"/>
        <w:rPr>
          <w:b w:val="0"/>
          <w:sz w:val="16"/>
          <w:szCs w:val="1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7"/>
        </w:numPr>
        <w:spacing w:after="120" w:before="120" w:lineRule="auto"/>
        <w:ind w:left="432" w:right="720" w:hanging="360"/>
        <w:rPr>
          <w:b w:val="0"/>
        </w:rPr>
      </w:pPr>
      <w:r w:rsidDel="00000000" w:rsidR="00000000" w:rsidRPr="00000000">
        <w:rPr>
          <w:b w:val="1"/>
          <w:vertAlign w:val="baseline"/>
          <w:rtl w:val="0"/>
        </w:rPr>
        <w:t xml:space="preserve">Name</w:t>
        <w:tab/>
        <w:tab/>
        <w:tab/>
        <w:t xml:space="preserve">:-  </w:t>
      </w:r>
      <w:r w:rsidDel="00000000" w:rsidR="00000000" w:rsidRPr="00000000">
        <w:rPr>
          <w:vertAlign w:val="baseline"/>
          <w:rtl w:val="0"/>
        </w:rPr>
        <w:t xml:space="preserve">PRAVALIKA 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7"/>
        </w:numPr>
        <w:spacing w:after="120" w:before="120" w:lineRule="auto"/>
        <w:ind w:left="432" w:right="720" w:hanging="360"/>
        <w:rPr>
          <w:b w:val="0"/>
        </w:rPr>
      </w:pPr>
      <w:r w:rsidDel="00000000" w:rsidR="00000000" w:rsidRPr="00000000">
        <w:rPr>
          <w:b w:val="1"/>
          <w:vertAlign w:val="baseline"/>
          <w:rtl w:val="0"/>
        </w:rPr>
        <w:t xml:space="preserve">Father’s Name</w:t>
        <w:tab/>
        <w:tab/>
        <w:t xml:space="preserve">:-  </w:t>
      </w:r>
      <w:r w:rsidDel="00000000" w:rsidR="00000000" w:rsidRPr="00000000">
        <w:rPr>
          <w:vertAlign w:val="baseline"/>
          <w:rtl w:val="0"/>
        </w:rPr>
        <w:t xml:space="preserve"> PARTHIBAN 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7"/>
        </w:numPr>
        <w:spacing w:after="120" w:before="120" w:lineRule="auto"/>
        <w:ind w:left="432" w:right="720" w:hanging="360"/>
        <w:rPr>
          <w:b w:val="0"/>
        </w:rPr>
      </w:pPr>
      <w:r w:rsidDel="00000000" w:rsidR="00000000" w:rsidRPr="00000000">
        <w:rPr>
          <w:rFonts w:ascii="Cambria" w:cs="Cambria" w:eastAsia="Cambria" w:hAnsi="Cambria"/>
          <w:b w:val="1"/>
          <w:vertAlign w:val="baseline"/>
          <w:rtl w:val="0"/>
        </w:rPr>
        <w:t xml:space="preserve">Gender</w:t>
      </w:r>
      <w:r w:rsidDel="00000000" w:rsidR="00000000" w:rsidRPr="00000000">
        <w:rPr>
          <w:rFonts w:ascii="Cambria" w:cs="Cambria" w:eastAsia="Cambria" w:hAnsi="Cambria"/>
          <w:b w:val="1"/>
          <w:color w:val="365f91"/>
          <w:vertAlign w:val="baseline"/>
          <w:rtl w:val="0"/>
        </w:rPr>
        <w:t xml:space="preserve">                             </w:t>
      </w:r>
      <w:r w:rsidDel="00000000" w:rsidR="00000000" w:rsidRPr="00000000">
        <w:rPr>
          <w:b w:val="1"/>
          <w:vertAlign w:val="baseline"/>
          <w:rtl w:val="0"/>
        </w:rPr>
        <w:t xml:space="preserve">:-  </w:t>
      </w:r>
      <w:r w:rsidDel="00000000" w:rsidR="00000000" w:rsidRPr="00000000">
        <w:rPr>
          <w:vertAlign w:val="baseline"/>
          <w:rtl w:val="0"/>
        </w:rPr>
        <w:t xml:space="preserve">Female</w:t>
      </w:r>
      <w:r w:rsidDel="00000000" w:rsidR="00000000" w:rsidRPr="00000000">
        <w:rPr>
          <w:rFonts w:ascii="Cambria" w:cs="Cambria" w:eastAsia="Cambria" w:hAnsi="Cambria"/>
          <w:b w:val="1"/>
          <w:color w:val="365f91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7"/>
        </w:numPr>
        <w:spacing w:after="120" w:before="120" w:lineRule="auto"/>
        <w:ind w:left="432" w:right="720" w:hanging="360"/>
        <w:rPr>
          <w:b w:val="0"/>
        </w:rPr>
      </w:pPr>
      <w:r w:rsidDel="00000000" w:rsidR="00000000" w:rsidRPr="00000000">
        <w:rPr>
          <w:b w:val="1"/>
          <w:vertAlign w:val="baseline"/>
          <w:rtl w:val="0"/>
        </w:rPr>
        <w:t xml:space="preserve">Date of Birth    </w:t>
        <w:tab/>
        <w:t xml:space="preserve">   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b w:val="1"/>
          <w:vertAlign w:val="baseline"/>
          <w:rtl w:val="0"/>
        </w:rPr>
        <w:t xml:space="preserve">:-  </w:t>
      </w:r>
      <w:r w:rsidDel="00000000" w:rsidR="00000000" w:rsidRPr="00000000">
        <w:rPr>
          <w:rtl w:val="0"/>
        </w:rPr>
        <w:t xml:space="preserve">29</w:t>
      </w:r>
      <w:r w:rsidDel="00000000" w:rsidR="00000000" w:rsidRPr="00000000">
        <w:rPr>
          <w:vertAlign w:val="baseline"/>
          <w:rtl w:val="0"/>
        </w:rPr>
        <w:t xml:space="preserve">-0</w:t>
      </w:r>
      <w:r w:rsidDel="00000000" w:rsidR="00000000" w:rsidRPr="00000000">
        <w:rPr>
          <w:rtl w:val="0"/>
        </w:rPr>
        <w:t xml:space="preserve">9</w:t>
      </w:r>
      <w:r w:rsidDel="00000000" w:rsidR="00000000" w:rsidRPr="00000000">
        <w:rPr>
          <w:vertAlign w:val="baseline"/>
          <w:rtl w:val="0"/>
        </w:rPr>
        <w:t xml:space="preserve">-2001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7"/>
        </w:numPr>
        <w:spacing w:after="120" w:before="120" w:lineRule="auto"/>
        <w:ind w:left="432" w:right="720" w:hanging="360"/>
        <w:rPr>
          <w:b w:val="0"/>
        </w:rPr>
      </w:pPr>
      <w:r w:rsidDel="00000000" w:rsidR="00000000" w:rsidRPr="00000000">
        <w:rPr>
          <w:b w:val="1"/>
          <w:vertAlign w:val="baseline"/>
          <w:rtl w:val="0"/>
        </w:rPr>
        <w:t xml:space="preserve">Languages known</w:t>
      </w:r>
      <w:r w:rsidDel="00000000" w:rsidR="00000000" w:rsidRPr="00000000">
        <w:rPr>
          <w:b w:val="1"/>
          <w:sz w:val="32"/>
          <w:szCs w:val="32"/>
          <w:vertAlign w:val="baseline"/>
          <w:rtl w:val="0"/>
        </w:rPr>
        <w:t xml:space="preserve">      </w:t>
      </w:r>
      <w:r w:rsidDel="00000000" w:rsidR="00000000" w:rsidRPr="00000000">
        <w:rPr>
          <w:b w:val="1"/>
          <w:vertAlign w:val="baseline"/>
          <w:rtl w:val="0"/>
        </w:rPr>
        <w:t xml:space="preserve">:-  </w:t>
      </w:r>
      <w:r w:rsidDel="00000000" w:rsidR="00000000" w:rsidRPr="00000000">
        <w:rPr>
          <w:vertAlign w:val="baseline"/>
          <w:rtl w:val="0"/>
        </w:rPr>
        <w:t xml:space="preserve">English, Telugu, Tamil</w:t>
      </w:r>
      <w:r w:rsidDel="00000000" w:rsidR="00000000" w:rsidRPr="00000000">
        <w:rPr>
          <w:b w:val="1"/>
          <w:sz w:val="32"/>
          <w:szCs w:val="32"/>
          <w:vertAlign w:val="baseline"/>
          <w:rtl w:val="0"/>
        </w:rPr>
        <w:t xml:space="preserve">       </w:t>
      </w:r>
      <w:r w:rsidDel="00000000" w:rsidR="00000000" w:rsidRPr="00000000">
        <w:rPr>
          <w:b w:val="1"/>
          <w:vertAlign w:val="baseline"/>
          <w:rtl w:val="0"/>
        </w:rPr>
        <w:t xml:space="preserve">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0"/>
          <w:numId w:val="6"/>
        </w:numPr>
        <w:spacing w:after="120" w:before="120" w:lineRule="auto"/>
        <w:ind w:left="432" w:right="720" w:hanging="360"/>
        <w:rPr>
          <w:b w:val="0"/>
        </w:rPr>
      </w:pPr>
      <w:r w:rsidDel="00000000" w:rsidR="00000000" w:rsidRPr="00000000">
        <w:rPr>
          <w:b w:val="1"/>
          <w:vertAlign w:val="baseline"/>
          <w:rtl w:val="0"/>
        </w:rPr>
        <w:t xml:space="preserve">Marital Status </w:t>
        <w:tab/>
        <w:tab/>
        <w:t xml:space="preserve">:-  </w:t>
      </w:r>
      <w:r w:rsidDel="00000000" w:rsidR="00000000" w:rsidRPr="00000000">
        <w:rPr>
          <w:vertAlign w:val="baseline"/>
          <w:rtl w:val="0"/>
        </w:rPr>
        <w:t xml:space="preserve">Single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0"/>
          <w:numId w:val="6"/>
        </w:numPr>
        <w:spacing w:after="120" w:before="120" w:lineRule="auto"/>
        <w:ind w:left="432" w:right="720" w:hanging="360"/>
        <w:rPr>
          <w:b w:val="0"/>
          <w:sz w:val="32"/>
          <w:szCs w:val="32"/>
        </w:rPr>
      </w:pPr>
      <w:r w:rsidDel="00000000" w:rsidR="00000000" w:rsidRPr="00000000">
        <w:rPr>
          <w:b w:val="1"/>
          <w:vertAlign w:val="baseline"/>
          <w:rtl w:val="0"/>
        </w:rPr>
        <w:t xml:space="preserve">Nationality</w:t>
        <w:tab/>
        <w:tab/>
        <w:t xml:space="preserve">:-  </w:t>
      </w:r>
      <w:r w:rsidDel="00000000" w:rsidR="00000000" w:rsidRPr="00000000">
        <w:rPr>
          <w:vertAlign w:val="baseline"/>
          <w:rtl w:val="0"/>
        </w:rPr>
        <w:t xml:space="preserve">Indian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120" w:before="120" w:lineRule="auto"/>
        <w:ind w:left="432" w:right="720" w:firstLine="0"/>
        <w:rPr>
          <w:b w:val="0"/>
          <w:sz w:val="32"/>
          <w:szCs w:val="3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Place: BANGALORE</w:t>
      </w:r>
      <w:r w:rsidDel="00000000" w:rsidR="00000000" w:rsidRPr="00000000">
        <w:rPr>
          <w:vertAlign w:val="baseline"/>
          <w:rtl w:val="0"/>
        </w:rPr>
        <w:t xml:space="preserve">  </w:t>
      </w:r>
      <w:r w:rsidDel="00000000" w:rsidR="00000000" w:rsidRPr="00000000">
        <w:rPr>
          <w:b w:val="1"/>
          <w:vertAlign w:val="baseline"/>
          <w:rtl w:val="0"/>
        </w:rPr>
        <w:t xml:space="preserve">                                                                               SIGNATURE: PRAVALLIKA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<w:tab/>
        <w:tab/>
        <w:tab/>
        <w:tab/>
        <w:tab/>
        <w:t xml:space="preserve"> </w:t>
        <w:tab/>
        <w:tab/>
        <w:t xml:space="preserve">                                                                                                                                     </w:t>
      </w: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footerReference r:id="rId10" w:type="first"/>
      <w:pgSz w:h="16838" w:w="11906" w:orient="portrait"/>
      <w:pgMar w:bottom="667" w:top="907" w:left="839" w:right="907" w:header="720" w:footer="48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mbria"/>
  <w:font w:name="Times New Roman"/>
  <w:font w:name="Noto Sans Symbols"/>
  <w:font w:name="Courier New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                                            </w:t>
    </w:r>
  </w:p>
  <w:p w:rsidR="00000000" w:rsidDel="00000000" w:rsidP="00000000" w:rsidRDefault="00000000" w:rsidRPr="00000000" w14:paraId="0000003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C">
    <w:pPr>
      <w:rPr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❖"/>
      <w:lvlJc w:val="left"/>
      <w:pPr>
        <w:ind w:left="84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2">
    <w:lvl w:ilvl="0">
      <w:start w:val="1"/>
      <w:numFmt w:val="bullet"/>
      <w:lvlText w:val="❖"/>
      <w:lvlJc w:val="left"/>
      <w:pPr>
        <w:ind w:left="144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3">
    <w:lvl w:ilvl="0">
      <w:start w:val="1"/>
      <w:numFmt w:val="bullet"/>
      <w:lvlText w:val="✔"/>
      <w:lvlJc w:val="left"/>
      <w:pPr>
        <w:ind w:left="2096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2816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3536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4256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4976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5696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6416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7136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7856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5">
    <w:lvl w:ilvl="0">
      <w:start w:val="1"/>
      <w:numFmt w:val="bullet"/>
      <w:lvlText w:val="✔"/>
      <w:lvlJc w:val="left"/>
      <w:pPr>
        <w:ind w:left="2096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2816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3536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4256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4976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5696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6416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7136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7856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6">
    <w:lvl w:ilvl="0">
      <w:start w:val="1"/>
      <w:numFmt w:val="bullet"/>
      <w:lvlText w:val="❖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7">
    <w:lvl w:ilvl="0">
      <w:start w:val="1"/>
      <w:numFmt w:val="bullet"/>
      <w:lvlText w:val="❖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8">
    <w:lvl w:ilvl="0">
      <w:start w:val="1"/>
      <w:numFmt w:val="bullet"/>
      <w:lvlText w:val="❖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yperlink" Target="mailto:p.r.chandu888@gmail.com" TargetMode="Externa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